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ANEXO No 1.</w:t>
      </w:r>
      <w:r w:rsidDel="00000000" w:rsidR="00000000" w:rsidRPr="00000000">
        <w:rPr>
          <w:rtl w:val="0"/>
        </w:rPr>
      </w:r>
    </w:p>
    <w:p w:rsidR="00000000" w:rsidDel="00000000" w:rsidP="00000000" w:rsidRDefault="00000000" w:rsidRPr="00000000" w14:paraId="00000002">
      <w:pPr>
        <w:spacing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CARTA DE PRESENTACIÓN DE LA OFERTA</w:t>
      </w:r>
    </w:p>
    <w:p w:rsidR="00000000" w:rsidDel="00000000" w:rsidP="00000000" w:rsidRDefault="00000000" w:rsidRPr="00000000" w14:paraId="00000003">
      <w:pPr>
        <w:spacing w:line="240" w:lineRule="auto"/>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4">
      <w:pPr>
        <w:spacing w:line="240" w:lineRule="auto"/>
        <w:rPr>
          <w:rFonts w:ascii="Tahoma" w:cs="Tahoma" w:eastAsia="Tahoma" w:hAnsi="Tahoma"/>
          <w:sz w:val="20"/>
          <w:szCs w:val="20"/>
        </w:rPr>
      </w:pPr>
      <w:r w:rsidDel="00000000" w:rsidR="00000000" w:rsidRPr="00000000">
        <w:rPr>
          <w:rFonts w:ascii="Tahoma" w:cs="Tahoma" w:eastAsia="Tahoma" w:hAnsi="Tahoma"/>
          <w:sz w:val="20"/>
          <w:szCs w:val="20"/>
          <w:rtl w:val="0"/>
        </w:rPr>
        <w:t xml:space="preserve">Bogotá D.C, [Fecha]   </w:t>
      </w:r>
    </w:p>
    <w:p w:rsidR="00000000" w:rsidDel="00000000" w:rsidP="00000000" w:rsidRDefault="00000000" w:rsidRPr="00000000" w14:paraId="00000005">
      <w:pPr>
        <w:spacing w:line="24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6">
      <w:pPr>
        <w:spacing w:line="240" w:lineRule="auto"/>
        <w:rPr>
          <w:rFonts w:ascii="Tahoma" w:cs="Tahoma" w:eastAsia="Tahoma" w:hAnsi="Tahoma"/>
          <w:sz w:val="20"/>
          <w:szCs w:val="20"/>
        </w:rPr>
      </w:pPr>
      <w:r w:rsidDel="00000000" w:rsidR="00000000" w:rsidRPr="00000000">
        <w:rPr>
          <w:rFonts w:ascii="Tahoma" w:cs="Tahoma" w:eastAsia="Tahoma" w:hAnsi="Tahoma"/>
          <w:sz w:val="20"/>
          <w:szCs w:val="20"/>
          <w:rtl w:val="0"/>
        </w:rPr>
        <w:t xml:space="preserve">Señores  </w:t>
      </w:r>
    </w:p>
    <w:p w:rsidR="00000000" w:rsidDel="00000000" w:rsidP="00000000" w:rsidRDefault="00000000" w:rsidRPr="00000000" w14:paraId="00000007">
      <w:pPr>
        <w:spacing w:line="240" w:lineRule="auto"/>
        <w:rPr>
          <w:rFonts w:ascii="Tahoma" w:cs="Tahoma" w:eastAsia="Tahoma" w:hAnsi="Tahoma"/>
          <w:sz w:val="20"/>
          <w:szCs w:val="20"/>
        </w:rPr>
      </w:pPr>
      <w:r w:rsidDel="00000000" w:rsidR="00000000" w:rsidRPr="00000000">
        <w:rPr>
          <w:rFonts w:ascii="Tahoma" w:cs="Tahoma" w:eastAsia="Tahoma" w:hAnsi="Tahoma"/>
          <w:sz w:val="20"/>
          <w:szCs w:val="20"/>
          <w:rtl w:val="0"/>
        </w:rPr>
        <w:t xml:space="preserve">CANAL CAPITAL</w:t>
      </w:r>
    </w:p>
    <w:p w:rsidR="00000000" w:rsidDel="00000000" w:rsidP="00000000" w:rsidRDefault="00000000" w:rsidRPr="00000000" w14:paraId="00000008">
      <w:pPr>
        <w:spacing w:line="240" w:lineRule="auto"/>
        <w:rPr>
          <w:rFonts w:ascii="Tahoma" w:cs="Tahoma" w:eastAsia="Tahoma" w:hAnsi="Tahoma"/>
          <w:sz w:val="20"/>
          <w:szCs w:val="20"/>
        </w:rPr>
      </w:pPr>
      <w:r w:rsidDel="00000000" w:rsidR="00000000" w:rsidRPr="00000000">
        <w:rPr>
          <w:rFonts w:ascii="Tahoma" w:cs="Tahoma" w:eastAsia="Tahoma" w:hAnsi="Tahoma"/>
          <w:sz w:val="20"/>
          <w:szCs w:val="20"/>
          <w:rtl w:val="0"/>
        </w:rPr>
        <w:t xml:space="preserve">La Ciudad   </w:t>
      </w:r>
    </w:p>
    <w:p w:rsidR="00000000" w:rsidDel="00000000" w:rsidP="00000000" w:rsidRDefault="00000000" w:rsidRPr="00000000" w14:paraId="00000009">
      <w:pPr>
        <w:spacing w:line="24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A">
      <w:pPr>
        <w:spacing w:line="240" w:lineRule="auto"/>
        <w:rPr>
          <w:rFonts w:ascii="Tahoma" w:cs="Tahoma" w:eastAsia="Tahoma" w:hAnsi="Tahoma"/>
          <w:sz w:val="20"/>
          <w:szCs w:val="20"/>
        </w:rPr>
      </w:pPr>
      <w:r w:rsidDel="00000000" w:rsidR="00000000" w:rsidRPr="00000000">
        <w:rPr>
          <w:rFonts w:ascii="Tahoma" w:cs="Tahoma" w:eastAsia="Tahoma" w:hAnsi="Tahoma"/>
          <w:sz w:val="20"/>
          <w:szCs w:val="20"/>
          <w:rtl w:val="0"/>
        </w:rPr>
        <w:t xml:space="preserve">Referencia: Convocatoria Pública CP-001-2025</w:t>
      </w:r>
    </w:p>
    <w:p w:rsidR="00000000" w:rsidDel="00000000" w:rsidP="00000000" w:rsidRDefault="00000000" w:rsidRPr="00000000" w14:paraId="0000000B">
      <w:pPr>
        <w:spacing w:line="240" w:lineRule="auto"/>
        <w:rPr>
          <w:rFonts w:ascii="Tahoma" w:cs="Tahoma" w:eastAsia="Tahoma" w:hAnsi="Tahoma"/>
          <w:sz w:val="20"/>
          <w:szCs w:val="20"/>
        </w:rPr>
      </w:pPr>
      <w:r w:rsidDel="00000000" w:rsidR="00000000" w:rsidRPr="00000000">
        <w:rPr>
          <w:rFonts w:ascii="Tahoma" w:cs="Tahoma" w:eastAsia="Tahoma" w:hAnsi="Tahoma"/>
          <w:sz w:val="20"/>
          <w:szCs w:val="20"/>
          <w:rtl w:val="0"/>
        </w:rPr>
        <w:t xml:space="preserve">Marque con una X según el proyecto para el que participe:</w:t>
      </w:r>
    </w:p>
    <w:p w:rsidR="00000000" w:rsidDel="00000000" w:rsidP="00000000" w:rsidRDefault="00000000" w:rsidRPr="00000000" w14:paraId="0000000C">
      <w:pPr>
        <w:spacing w:line="24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D">
      <w:pPr>
        <w:spacing w:line="240" w:lineRule="auto"/>
        <w:jc w:val="both"/>
        <w:rPr>
          <w:rFonts w:ascii="Tahoma" w:cs="Tahoma" w:eastAsia="Tahoma" w:hAnsi="Tahoma"/>
          <w:sz w:val="20"/>
          <w:szCs w:val="20"/>
        </w:rPr>
      </w:pPr>
      <w:r w:rsidDel="00000000" w:rsidR="00000000" w:rsidRPr="00000000">
        <w:rPr>
          <w:rtl w:val="0"/>
        </w:rPr>
      </w:r>
    </w:p>
    <w:tbl>
      <w:tblPr>
        <w:tblStyle w:val="Table1"/>
        <w:tblW w:w="4170.0" w:type="dxa"/>
        <w:jc w:val="left"/>
        <w:tblInd w:w="1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55"/>
        <w:gridCol w:w="915"/>
        <w:tblGridChange w:id="0">
          <w:tblGrid>
            <w:gridCol w:w="3255"/>
            <w:gridCol w:w="9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PROYECTO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33.23998928070068" w:lineRule="auto"/>
              <w:ind w:left="288.0487060546875" w:right="35.66929133858309" w:firstLine="0"/>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1. UN SAFARI EN NUESTRO PATIO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33.23998928070068" w:lineRule="auto"/>
              <w:ind w:right="35.66929133858309"/>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2. INFLUENCIA2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33.23998928070068" w:lineRule="auto"/>
              <w:ind w:right="35.66929133858309"/>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3. BOGOTÁ DESDE LOS OJOS 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33.23998928070068" w:lineRule="auto"/>
              <w:ind w:right="35.66929133858309"/>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4. BARRIGA LLENA CORAZÓN CONTENTO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sz w:val="20"/>
                <w:szCs w:val="20"/>
              </w:rPr>
            </w:pPr>
            <w:r w:rsidDel="00000000" w:rsidR="00000000" w:rsidRPr="00000000">
              <w:rPr>
                <w:rtl w:val="0"/>
              </w:rPr>
            </w:r>
          </w:p>
        </w:tc>
      </w:tr>
    </w:tbl>
    <w:p w:rsidR="00000000" w:rsidDel="00000000" w:rsidP="00000000" w:rsidRDefault="00000000" w:rsidRPr="00000000" w14:paraId="00000018">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9">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Estimados señores: </w:t>
      </w:r>
    </w:p>
    <w:p w:rsidR="00000000" w:rsidDel="00000000" w:rsidP="00000000" w:rsidRDefault="00000000" w:rsidRPr="00000000" w14:paraId="0000001A">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B">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Nosotros, los suscritos _______________________ de acuerdo con las condiciones que se estipulan en el proceso de Convocatoria Pública </w:t>
      </w:r>
      <w:r w:rsidDel="00000000" w:rsidR="00000000" w:rsidRPr="00000000">
        <w:rPr>
          <w:rFonts w:ascii="Tahoma" w:cs="Tahoma" w:eastAsia="Tahoma" w:hAnsi="Tahoma"/>
          <w:sz w:val="20"/>
          <w:szCs w:val="20"/>
          <w:rtl w:val="0"/>
        </w:rPr>
        <w:t xml:space="preserve">CP-001-2025</w:t>
      </w:r>
      <w:r w:rsidDel="00000000" w:rsidR="00000000" w:rsidRPr="00000000">
        <w:rPr>
          <w:rFonts w:ascii="Tahoma" w:cs="Tahoma" w:eastAsia="Tahoma" w:hAnsi="Tahoma"/>
          <w:sz w:val="20"/>
          <w:szCs w:val="20"/>
          <w:rtl w:val="0"/>
        </w:rPr>
        <w:t xml:space="preserve"> cuyo objeto es “Contratar bajo la modalidad de producción por encargo, el diseño, preproducción, producción y posproducción para los proyectos audiovisuales UN SAFARI EN NUESTRO PATIO, INFLUENCIA2, BOGOTÁ DESDE LOS OJOS DE y BARRIGA LLENA CORAZÓN CONTENTO o cómo llegaren a denominarse, en cumplimiento de los objetivos y gestión de Canal Capital en el marco de la Resolución 00012 del 17 de enero de 2025 del Fondo Único de las Tecnologías de la Información (FUTIC) y las comunicaciones.”</w:t>
      </w:r>
    </w:p>
    <w:p w:rsidR="00000000" w:rsidDel="00000000" w:rsidP="00000000" w:rsidRDefault="00000000" w:rsidRPr="00000000" w14:paraId="0000001C">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D">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Declaramos así mismo: </w:t>
      </w:r>
    </w:p>
    <w:p w:rsidR="00000000" w:rsidDel="00000000" w:rsidP="00000000" w:rsidRDefault="00000000" w:rsidRPr="00000000" w14:paraId="0000001E">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F">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esta propuesta y el contrato que se llegare a celebrar sólo comprometen a los proponentes firmantes de esta carta.</w:t>
      </w:r>
    </w:p>
    <w:p w:rsidR="00000000" w:rsidDel="00000000" w:rsidP="00000000" w:rsidRDefault="00000000" w:rsidRPr="00000000" w14:paraId="00000020">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1">
      <w:pPr>
        <w:numPr>
          <w:ilvl w:val="1"/>
          <w:numId w:val="1"/>
        </w:numPr>
        <w:spacing w:line="240" w:lineRule="auto"/>
        <w:ind w:left="567"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aceptamos todas y cada una de las condiciones establecidas en los Pliegos de Condiciones y sus modificaciones del proceso de</w:t>
      </w:r>
      <w:r w:rsidDel="00000000" w:rsidR="00000000" w:rsidRPr="00000000">
        <w:rPr>
          <w:rFonts w:ascii="Tahoma" w:cs="Tahoma" w:eastAsia="Tahoma" w:hAnsi="Tahoma"/>
          <w:sz w:val="20"/>
          <w:szCs w:val="20"/>
          <w:rtl w:val="0"/>
        </w:rPr>
        <w:t xml:space="preserve"> “Convocatoria Pública CP-001-2025”</w:t>
      </w:r>
      <w:r w:rsidDel="00000000" w:rsidR="00000000" w:rsidRPr="00000000">
        <w:rPr>
          <w:rFonts w:ascii="Tahoma" w:cs="Tahoma" w:eastAsia="Tahoma" w:hAnsi="Tahoma"/>
          <w:sz w:val="20"/>
          <w:szCs w:val="20"/>
          <w:rtl w:val="0"/>
        </w:rPr>
        <w:t xml:space="preserve">, antes enunciado. </w:t>
      </w:r>
    </w:p>
    <w:p w:rsidR="00000000" w:rsidDel="00000000" w:rsidP="00000000" w:rsidRDefault="00000000" w:rsidRPr="00000000" w14:paraId="00000022">
      <w:pPr>
        <w:numPr>
          <w:ilvl w:val="1"/>
          <w:numId w:val="1"/>
        </w:numPr>
        <w:spacing w:line="240" w:lineRule="auto"/>
        <w:ind w:left="567"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ninguna entidad o persona distinta del proponente tiene interés en esta propuesta ni en el contrato probable que de ella se derive. </w:t>
      </w:r>
    </w:p>
    <w:p w:rsidR="00000000" w:rsidDel="00000000" w:rsidP="00000000" w:rsidRDefault="00000000" w:rsidRPr="00000000" w14:paraId="00000023">
      <w:pPr>
        <w:numPr>
          <w:ilvl w:val="1"/>
          <w:numId w:val="1"/>
        </w:numPr>
        <w:spacing w:line="240" w:lineRule="auto"/>
        <w:ind w:left="567"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el proponente conoce la información general del proceso de selección, de los Pliegos de Condiciones, los términos del contrato y acepta todos los requisitos y condiciones en ellos contenidos. </w:t>
      </w:r>
    </w:p>
    <w:p w:rsidR="00000000" w:rsidDel="00000000" w:rsidP="00000000" w:rsidRDefault="00000000" w:rsidRPr="00000000" w14:paraId="00000024">
      <w:pPr>
        <w:numPr>
          <w:ilvl w:val="1"/>
          <w:numId w:val="1"/>
        </w:numPr>
        <w:spacing w:line="240" w:lineRule="auto"/>
        <w:ind w:left="567"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si se nos adjudica el contrato nos comprometemos a otorgar las garantías requeridas y a entregarlas al Área Jurídica dentro de los términos señalados para ello. </w:t>
      </w:r>
    </w:p>
    <w:p w:rsidR="00000000" w:rsidDel="00000000" w:rsidP="00000000" w:rsidRDefault="00000000" w:rsidRPr="00000000" w14:paraId="00000025">
      <w:pPr>
        <w:numPr>
          <w:ilvl w:val="1"/>
          <w:numId w:val="1"/>
        </w:numPr>
        <w:spacing w:line="240" w:lineRule="auto"/>
        <w:ind w:left="567"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nos comprometemos a ejecutar totalmente el objeto de la presente convocatoria pública de conformidad con el cronograma que para el efecto se realice, a partir de la fecha del cumplimiento de los requisitos de perfeccionamiento y ejecución del contrato, sin perjuicio de continuar la ejecución del contrato, en caso de prorrogarse la vigencia del mismo. </w:t>
      </w:r>
    </w:p>
    <w:p w:rsidR="00000000" w:rsidDel="00000000" w:rsidP="00000000" w:rsidRDefault="00000000" w:rsidRPr="00000000" w14:paraId="00000026">
      <w:pPr>
        <w:numPr>
          <w:ilvl w:val="1"/>
          <w:numId w:val="1"/>
        </w:numPr>
        <w:ind w:left="566"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la presente propuesta se carga en los formatos correspondientes  en la plataforma SECOP II.</w:t>
      </w:r>
    </w:p>
    <w:p w:rsidR="00000000" w:rsidDel="00000000" w:rsidP="00000000" w:rsidRDefault="00000000" w:rsidRPr="00000000" w14:paraId="00000027">
      <w:pPr>
        <w:numPr>
          <w:ilvl w:val="1"/>
          <w:numId w:val="1"/>
        </w:numPr>
        <w:spacing w:line="240" w:lineRule="auto"/>
        <w:ind w:left="567"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me encuentro al día con el cumplimiento y pago de mis obligaciones tributarias, así como las demás obligaciones en materia de seguridad social y demás normas laborales y legales, en especial el art. 50 de la ley 789 de 2002 y el artículo 1 de la Ley 828 de 2003.</w:t>
      </w:r>
    </w:p>
    <w:p w:rsidR="00000000" w:rsidDel="00000000" w:rsidP="00000000" w:rsidRDefault="00000000" w:rsidRPr="00000000" w14:paraId="00000028">
      <w:pPr>
        <w:numPr>
          <w:ilvl w:val="1"/>
          <w:numId w:val="1"/>
        </w:numPr>
        <w:spacing w:line="240" w:lineRule="auto"/>
        <w:ind w:left="567"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Así mismo, el proponente y sus integrantes declaramos bajo la gravedad del juramento que no estamos incursos en causal alguna de inhabilidad o incompatibilidad de las señaladas en la Constitución y en la Ley y no nos encontramos en ninguno de los eventos de prohibiciones especiales para contratar. </w:t>
      </w:r>
    </w:p>
    <w:p w:rsidR="00000000" w:rsidDel="00000000" w:rsidP="00000000" w:rsidRDefault="00000000" w:rsidRPr="00000000" w14:paraId="00000029">
      <w:pPr>
        <w:numPr>
          <w:ilvl w:val="1"/>
          <w:numId w:val="1"/>
        </w:numPr>
        <w:spacing w:line="240" w:lineRule="auto"/>
        <w:ind w:left="567"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no hemos sido sancionados o nos han impuesto multas por actividades contractuales por ninguna entidad del Estado, mediante acto administrativo ejecutoriado, dentro de los últimos cinco (5) años anteriores a la entrega de las propuestas. (NOTA: si el proponente ha sido objeto durante dicho periodo de sanciones contractuales (multas y/o cláusula penal) por parte de cualquier entidad estatal, en lugar de hacer este juramento debe indicar las sanciones y la entidad que las impuso).</w:t>
      </w:r>
    </w:p>
    <w:p w:rsidR="00000000" w:rsidDel="00000000" w:rsidP="00000000" w:rsidRDefault="00000000" w:rsidRPr="00000000" w14:paraId="0000002A">
      <w:pPr>
        <w:numPr>
          <w:ilvl w:val="1"/>
          <w:numId w:val="1"/>
        </w:numPr>
        <w:spacing w:line="240" w:lineRule="auto"/>
        <w:ind w:left="567"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no nos encontramos reportados en el Boletín de Responsabilidad Fiscal de la Contraloría General de la Nación, Ley 610 de 2000 </w:t>
      </w:r>
    </w:p>
    <w:p w:rsidR="00000000" w:rsidDel="00000000" w:rsidP="00000000" w:rsidRDefault="00000000" w:rsidRPr="00000000" w14:paraId="0000002B">
      <w:pPr>
        <w:numPr>
          <w:ilvl w:val="1"/>
          <w:numId w:val="1"/>
        </w:numPr>
        <w:spacing w:line="240" w:lineRule="auto"/>
        <w:ind w:left="567"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 Declaro que los documentos presentados con la propuesta corresponden a la realidad. </w:t>
      </w:r>
    </w:p>
    <w:p w:rsidR="00000000" w:rsidDel="00000000" w:rsidP="00000000" w:rsidRDefault="00000000" w:rsidRPr="00000000" w14:paraId="0000002C">
      <w:pPr>
        <w:numPr>
          <w:ilvl w:val="1"/>
          <w:numId w:val="1"/>
        </w:numPr>
        <w:spacing w:line="240" w:lineRule="auto"/>
        <w:ind w:left="567"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La propuesta que presento tiene una vigencia de NOVENTA (90) días, contados a partir de la fecha señalada para la presentación de la propuesta en el cronograma contenido en los Pliegos de Condiciones de la</w:t>
      </w:r>
      <w:r w:rsidDel="00000000" w:rsidR="00000000" w:rsidRPr="00000000">
        <w:rPr>
          <w:rFonts w:ascii="Tahoma" w:cs="Tahoma" w:eastAsia="Tahoma" w:hAnsi="Tahoma"/>
          <w:sz w:val="20"/>
          <w:szCs w:val="20"/>
          <w:rtl w:val="0"/>
        </w:rPr>
        <w:t xml:space="preserve"> Convocatoria Pública CP-001-2025.</w:t>
      </w:r>
    </w:p>
    <w:p w:rsidR="00000000" w:rsidDel="00000000" w:rsidP="00000000" w:rsidRDefault="00000000" w:rsidRPr="00000000" w14:paraId="0000002D">
      <w:pPr>
        <w:numPr>
          <w:ilvl w:val="1"/>
          <w:numId w:val="1"/>
        </w:numPr>
        <w:spacing w:line="240" w:lineRule="auto"/>
        <w:ind w:left="567"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no presentamos directamente o por interpuesta persona una propuesta en un proyecto diferente al señalado en la presente carta.</w:t>
      </w:r>
    </w:p>
    <w:p w:rsidR="00000000" w:rsidDel="00000000" w:rsidP="00000000" w:rsidRDefault="00000000" w:rsidRPr="00000000" w14:paraId="0000002E">
      <w:pPr>
        <w:numPr>
          <w:ilvl w:val="1"/>
          <w:numId w:val="1"/>
        </w:numPr>
        <w:spacing w:line="240" w:lineRule="auto"/>
        <w:ind w:left="567" w:hanging="525"/>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c</w:t>
      </w:r>
      <w:r w:rsidDel="00000000" w:rsidR="00000000" w:rsidRPr="00000000">
        <w:rPr>
          <w:rFonts w:ascii="Tahoma" w:cs="Tahoma" w:eastAsia="Tahoma" w:hAnsi="Tahoma"/>
          <w:sz w:val="20"/>
          <w:szCs w:val="20"/>
          <w:rtl w:val="0"/>
        </w:rPr>
        <w:t xml:space="preserve">on la carta de presentación de la propuesta se entiende presentada la declaración juramentada por parte del proponente de no encontrarse incurso en alguna de las inhabilidades o incompatibilidades previstas en la Ley, ni en conflicto de intereses que pueda afectar el normal desarrollo del contrato, así como el origen lícito de los recursos destinados al proyecto o a la ejecución del contrato.</w:t>
      </w:r>
    </w:p>
    <w:sdt>
      <w:sdtPr>
        <w:tag w:val="goog_rdk_2"/>
      </w:sdtPr>
      <w:sdtContent>
        <w:p w:rsidR="00000000" w:rsidDel="00000000" w:rsidP="00000000" w:rsidRDefault="00000000" w:rsidRPr="00000000" w14:paraId="0000002F">
          <w:pPr>
            <w:numPr>
              <w:ilvl w:val="1"/>
              <w:numId w:val="1"/>
            </w:numPr>
            <w:spacing w:line="240" w:lineRule="auto"/>
            <w:ind w:left="567" w:hanging="525"/>
            <w:jc w:val="both"/>
            <w:rPr>
              <w:del w:author="Ricardo Ernesto Cortés Vera" w:id="0" w:date="2025-03-31T15:18:06Z"/>
              <w:rFonts w:ascii="Tahoma" w:cs="Tahoma" w:eastAsia="Tahoma" w:hAnsi="Tahoma"/>
              <w:sz w:val="20"/>
              <w:szCs w:val="20"/>
            </w:rPr>
          </w:pPr>
          <w:sdt>
            <w:sdtPr>
              <w:tag w:val="goog_rdk_1"/>
            </w:sdtPr>
            <w:sdtContent>
              <w:del w:author="Ricardo Ernesto Cortés Vera" w:id="0" w:date="2025-03-31T15:18:06Z">
                <w:r w:rsidDel="00000000" w:rsidR="00000000" w:rsidRPr="00000000">
                  <w:rPr>
                    <w:rFonts w:ascii="Tahoma" w:cs="Tahoma" w:eastAsia="Tahoma" w:hAnsi="Tahoma"/>
                    <w:sz w:val="20"/>
                    <w:szCs w:val="20"/>
                    <w:rtl w:val="0"/>
                  </w:rPr>
                  <w:delText xml:space="preserve">En caso de que mi propuesta no resulte adjudicada en los procesos de convocatoria, pero cumpla con los requerimientos y exigencias conceptuales establecidas en los términos de referencia y supere el puntaje mínimo establecido en las condiciones de participación o su equivalente, es decir, las etapas que evalúen propuesta creativa, operativa, y quede habilitado jurídica y financieramente, *</w:delText>
                </w:r>
                <w:r w:rsidDel="00000000" w:rsidR="00000000" w:rsidRPr="00000000">
                  <w:rPr>
                    <w:rFonts w:ascii="Tahoma" w:cs="Tahoma" w:eastAsia="Tahoma" w:hAnsi="Tahoma"/>
                    <w:sz w:val="20"/>
                    <w:szCs w:val="20"/>
                    <w:highlight w:val="yellow"/>
                    <w:rtl w:val="0"/>
                  </w:rPr>
                  <w:delText xml:space="preserve"> SI(  ) NO (  )</w:delText>
                </w:r>
                <w:r w:rsidDel="00000000" w:rsidR="00000000" w:rsidRPr="00000000">
                  <w:rPr>
                    <w:rFonts w:ascii="Tahoma" w:cs="Tahoma" w:eastAsia="Tahoma" w:hAnsi="Tahoma"/>
                    <w:sz w:val="20"/>
                    <w:szCs w:val="20"/>
                    <w:rtl w:val="0"/>
                  </w:rPr>
                  <w:delText xml:space="preserve"> autorizo que ingrese al Banco de Proyectos de CAPITAL, c</w:delText>
                </w:r>
                <w:r w:rsidDel="00000000" w:rsidR="00000000" w:rsidRPr="00000000">
                  <w:rPr>
                    <w:rFonts w:ascii="Tahoma" w:cs="Tahoma" w:eastAsia="Tahoma" w:hAnsi="Tahoma"/>
                    <w:sz w:val="20"/>
                    <w:szCs w:val="20"/>
                    <w:rtl w:val="0"/>
                  </w:rPr>
                  <w:delText xml:space="preserve">reado y reglamentado dentro del Manual de contratación</w:delText>
                </w:r>
                <w:r w:rsidDel="00000000" w:rsidR="00000000" w:rsidRPr="00000000">
                  <w:rPr>
                    <w:rFonts w:ascii="Tahoma" w:cs="Tahoma" w:eastAsia="Tahoma" w:hAnsi="Tahoma"/>
                    <w:sz w:val="20"/>
                    <w:szCs w:val="20"/>
                    <w:rtl w:val="0"/>
                  </w:rPr>
                  <w:delText xml:space="preserve"> y sus modificaciones. Acepto que tal ingreso se realice de manera directa sin que se requiera ningún otro documento escrito, siendo necesario únicamente mi consentimiento en esta carta de aceptación. Acepto que una vez ingresada la propuesta al Banco de Proyectos de Producción de CAPITAL, esta permanecerá por tiempo indefinido, y soy consciente de que ello no limita de ninguna manera el uso que puedo hacer de la propuesta, incluyendo el ofrecimiento a terceros mientras permanezca en el mencionado banco. </w:delText>
                </w:r>
                <w:r w:rsidDel="00000000" w:rsidR="00000000" w:rsidRPr="00000000">
                  <w:rPr>
                    <w:rFonts w:ascii="Tahoma" w:cs="Tahoma" w:eastAsia="Tahoma" w:hAnsi="Tahoma"/>
                    <w:i w:val="1"/>
                    <w:sz w:val="20"/>
                    <w:szCs w:val="20"/>
                    <w:rtl w:val="0"/>
                  </w:rPr>
                  <w:delText xml:space="preserve">* Diligencie con una X  SI o NO. </w:delText>
                </w:r>
                <w:r w:rsidDel="00000000" w:rsidR="00000000" w:rsidRPr="00000000">
                  <w:rPr>
                    <w:rtl w:val="0"/>
                  </w:rPr>
                </w:r>
              </w:del>
            </w:sdtContent>
          </w:sdt>
        </w:p>
      </w:sdtContent>
    </w:sdt>
    <w:p w:rsidR="00000000" w:rsidDel="00000000" w:rsidP="00000000" w:rsidRDefault="00000000" w:rsidRPr="00000000" w14:paraId="00000030">
      <w:pPr>
        <w:spacing w:line="240" w:lineRule="auto"/>
        <w:ind w:left="1605" w:firstLine="0"/>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1">
      <w:pPr>
        <w:spacing w:line="240" w:lineRule="auto"/>
        <w:ind w:left="567" w:firstLine="0"/>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2">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Recibiré notificaciones en la siguiente dirección:</w:t>
      </w:r>
    </w:p>
    <w:p w:rsidR="00000000" w:rsidDel="00000000" w:rsidP="00000000" w:rsidRDefault="00000000" w:rsidRPr="00000000" w14:paraId="00000033">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4">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5">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6">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7">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Persona de contacto [Nombre] ___________________________</w:t>
      </w:r>
    </w:p>
    <w:p w:rsidR="00000000" w:rsidDel="00000000" w:rsidP="00000000" w:rsidRDefault="00000000" w:rsidRPr="00000000" w14:paraId="00000038">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Dirección [Dirección de la compañía] ______________________</w:t>
      </w:r>
    </w:p>
    <w:p w:rsidR="00000000" w:rsidDel="00000000" w:rsidP="00000000" w:rsidRDefault="00000000" w:rsidRPr="00000000" w14:paraId="00000039">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Teléfono [Teléfono de la compañía] _______________________</w:t>
      </w:r>
    </w:p>
    <w:p w:rsidR="00000000" w:rsidDel="00000000" w:rsidP="00000000" w:rsidRDefault="00000000" w:rsidRPr="00000000" w14:paraId="0000003A">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Celular e-mail [Dirección de correo electrónico de la compañía] _________________</w:t>
      </w:r>
    </w:p>
    <w:p w:rsidR="00000000" w:rsidDel="00000000" w:rsidP="00000000" w:rsidRDefault="00000000" w:rsidRPr="00000000" w14:paraId="0000003B">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C">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D">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Atentamente,   </w:t>
      </w:r>
    </w:p>
    <w:p w:rsidR="00000000" w:rsidDel="00000000" w:rsidP="00000000" w:rsidRDefault="00000000" w:rsidRPr="00000000" w14:paraId="0000003E">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F">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Nombre o Razón Social del OFERENTE _________________________  </w:t>
      </w:r>
    </w:p>
    <w:p w:rsidR="00000000" w:rsidDel="00000000" w:rsidP="00000000" w:rsidRDefault="00000000" w:rsidRPr="00000000" w14:paraId="00000040">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Nombre del Representante Legal ______________________________  </w:t>
      </w:r>
    </w:p>
    <w:p w:rsidR="00000000" w:rsidDel="00000000" w:rsidP="00000000" w:rsidRDefault="00000000" w:rsidRPr="00000000" w14:paraId="00000041">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Nit ________________ de ___________  </w:t>
      </w:r>
    </w:p>
    <w:p w:rsidR="00000000" w:rsidDel="00000000" w:rsidP="00000000" w:rsidRDefault="00000000" w:rsidRPr="00000000" w14:paraId="00000042">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Dirección ___________________  </w:t>
      </w:r>
    </w:p>
    <w:p w:rsidR="00000000" w:rsidDel="00000000" w:rsidP="00000000" w:rsidRDefault="00000000" w:rsidRPr="00000000" w14:paraId="00000043">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Ciudad _____________________  </w:t>
      </w:r>
    </w:p>
    <w:p w:rsidR="00000000" w:rsidDel="00000000" w:rsidP="00000000" w:rsidRDefault="00000000" w:rsidRPr="00000000" w14:paraId="00000044">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Teléfono ___________________  </w:t>
      </w:r>
    </w:p>
    <w:p w:rsidR="00000000" w:rsidDel="00000000" w:rsidP="00000000" w:rsidRDefault="00000000" w:rsidRPr="00000000" w14:paraId="00000045">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Fax _______________________   </w:t>
      </w:r>
    </w:p>
    <w:p w:rsidR="00000000" w:rsidDel="00000000" w:rsidP="00000000" w:rsidRDefault="00000000" w:rsidRPr="00000000" w14:paraId="00000046">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Correo electrónico _________________________   </w:t>
      </w:r>
    </w:p>
    <w:p w:rsidR="00000000" w:rsidDel="00000000" w:rsidP="00000000" w:rsidRDefault="00000000" w:rsidRPr="00000000" w14:paraId="00000047">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48">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49">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4A">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________________________________  </w:t>
      </w:r>
    </w:p>
    <w:p w:rsidR="00000000" w:rsidDel="00000000" w:rsidP="00000000" w:rsidRDefault="00000000" w:rsidRPr="00000000" w14:paraId="0000004B">
      <w:pPr>
        <w:spacing w:line="240"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FIRMA REPRESENTANTE LEGAL   </w:t>
      </w:r>
    </w:p>
    <w:p w:rsidR="00000000" w:rsidDel="00000000" w:rsidP="00000000" w:rsidRDefault="00000000" w:rsidRPr="00000000" w14:paraId="0000004C">
      <w:pPr>
        <w:spacing w:line="240" w:lineRule="auto"/>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4D">
      <w:pPr>
        <w:tabs>
          <w:tab w:val="left" w:leader="none" w:pos="-720"/>
          <w:tab w:val="left" w:leader="none" w:pos="0"/>
          <w:tab w:val="left" w:leader="none" w:pos="708"/>
        </w:tabs>
        <w:spacing w:line="240" w:lineRule="auto"/>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4E">
      <w:pPr>
        <w:spacing w:after="200" w:lineRule="auto"/>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4F">
      <w:pPr>
        <w:spacing w:after="200" w:lineRule="auto"/>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50">
      <w:pPr>
        <w:spacing w:after="200" w:lineRule="auto"/>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51">
      <w:pPr>
        <w:spacing w:line="240" w:lineRule="auto"/>
        <w:jc w:val="both"/>
        <w:rPr>
          <w:rFonts w:ascii="Tahoma" w:cs="Tahoma" w:eastAsia="Tahoma" w:hAnsi="Tahoma"/>
          <w:b w:val="1"/>
          <w:sz w:val="20"/>
          <w:szCs w:val="20"/>
        </w:rPr>
      </w:pPr>
      <w:bookmarkStart w:colFirst="0" w:colLast="0" w:name="_heading=h.gjdgxs" w:id="0"/>
      <w:bookmarkEnd w:id="0"/>
      <w:r w:rsidDel="00000000" w:rsidR="00000000" w:rsidRPr="00000000">
        <w:rPr>
          <w:rFonts w:ascii="Tahoma" w:cs="Tahoma" w:eastAsia="Tahoma" w:hAnsi="Tahoma"/>
          <w:b w:val="1"/>
          <w:sz w:val="20"/>
          <w:szCs w:val="20"/>
          <w:rtl w:val="0"/>
        </w:rPr>
        <w:t xml:space="preserve">NOTA: La entidad procederá a la publicación de los Anexos en WORD. No obstante, se aclara que los formatos son diligenciables pero inmodificables en lo ya escrito y para todos los efectos, el formato que prevalecerá será aquél que fue publicado en formato PDF acompañando el Pliego de Condiciones Definitivo.</w:t>
      </w:r>
    </w:p>
    <w:sectPr>
      <w:headerReference r:id="rId7" w:type="default"/>
      <w:footerReference r:id="rId8" w:type="default"/>
      <w:pgSz w:h="16834" w:w="11909" w:orient="portrait"/>
      <w:pgMar w:bottom="1418" w:top="2432"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spacing w:line="240" w:lineRule="auto"/>
      <w:jc w:val="right"/>
      <w:rPr/>
    </w:pPr>
    <w:r w:rsidDel="00000000" w:rsidR="00000000" w:rsidRPr="00000000">
      <w:rPr>
        <w:sz w:val="18"/>
        <w:szCs w:val="18"/>
      </w:rPr>
      <w:drawing>
        <wp:inline distB="0" distT="0" distL="0" distR="0">
          <wp:extent cx="1355573" cy="654199"/>
          <wp:effectExtent b="0" l="0" r="0" t="0"/>
          <wp:docPr descr="C:\Users\sandra.sierra\Downloads\Logo Bogota_Mesa de trabajo 1.png" id="31" name="image1.png"/>
          <a:graphic>
            <a:graphicData uri="http://schemas.openxmlformats.org/drawingml/2006/picture">
              <pic:pic>
                <pic:nvPicPr>
                  <pic:cNvPr descr="C:\Users\sandra.sierra\Downloads\Logo Bogota_Mesa de trabajo 1.png" id="0" name="image1.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rPr>
        <w:rFonts w:ascii="Calibri" w:cs="Calibri" w:eastAsia="Calibri" w:hAnsi="Calibri"/>
        <w:sz w:val="16"/>
        <w:szCs w:val="16"/>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1833090</wp:posOffset>
          </wp:positionH>
          <wp:positionV relativeFrom="paragraph">
            <wp:posOffset>-276224</wp:posOffset>
          </wp:positionV>
          <wp:extent cx="1736884" cy="979781"/>
          <wp:effectExtent b="0" l="0" r="0" t="0"/>
          <wp:wrapNone/>
          <wp:docPr id="3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736884" cy="979781"/>
                  </a:xfrm>
                  <a:prstGeom prst="rect"/>
                  <a:ln/>
                </pic:spPr>
              </pic:pic>
            </a:graphicData>
          </a:graphic>
        </wp:anchor>
      </w:drawing>
    </w:r>
  </w:p>
  <w:p w:rsidR="00000000" w:rsidDel="00000000" w:rsidP="00000000" w:rsidRDefault="00000000" w:rsidRPr="00000000" w14:paraId="00000053">
    <w:pPr>
      <w:jc w:val="cente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54">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55">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56">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57">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Convocatoria Pública N° CP-001-2025 </w:t>
    </w:r>
  </w:p>
  <w:p w:rsidR="00000000" w:rsidDel="00000000" w:rsidP="00000000" w:rsidRDefault="00000000" w:rsidRPr="00000000" w14:paraId="00000058">
    <w:pPr>
      <w:jc w:val="right"/>
      <w:rPr>
        <w:rFonts w:ascii="Calibri" w:cs="Calibri" w:eastAsia="Calibri" w:hAnsi="Calibri"/>
        <w:sz w:val="16"/>
        <w:szCs w:val="16"/>
      </w:rPr>
    </w:pPr>
    <w:r w:rsidDel="00000000" w:rsidR="00000000" w:rsidRPr="00000000">
      <w:rPr>
        <w:rFonts w:ascii="Calibri" w:cs="Calibri" w:eastAsia="Calibri" w:hAnsi="Calibri"/>
        <w:sz w:val="16"/>
        <w:szCs w:val="16"/>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1605" w:hanging="525"/>
      </w:pPr>
      <w:rPr>
        <w:b w:val="1"/>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Ttulo1">
    <w:name w:val="heading 1"/>
    <w:basedOn w:val="Normal"/>
    <w:next w:val="Normal"/>
    <w:pPr>
      <w:keepNext w:val="1"/>
      <w:keepLines w:val="1"/>
      <w:spacing w:after="120" w:before="400"/>
      <w:outlineLvl w:val="0"/>
    </w:pPr>
    <w:rPr>
      <w:sz w:val="40"/>
      <w:szCs w:val="40"/>
    </w:rPr>
  </w:style>
  <w:style w:type="paragraph" w:styleId="Ttulo2">
    <w:name w:val="heading 2"/>
    <w:basedOn w:val="Normal"/>
    <w:next w:val="Normal"/>
    <w:pPr>
      <w:keepNext w:val="1"/>
      <w:keepLines w:val="1"/>
      <w:spacing w:after="120" w:before="360"/>
      <w:outlineLvl w:val="1"/>
    </w:pPr>
    <w:rPr>
      <w:sz w:val="32"/>
      <w:szCs w:val="32"/>
    </w:rPr>
  </w:style>
  <w:style w:type="paragraph" w:styleId="Ttulo3">
    <w:name w:val="heading 3"/>
    <w:basedOn w:val="Normal"/>
    <w:next w:val="Normal"/>
    <w:pPr>
      <w:keepNext w:val="1"/>
      <w:keepLines w:val="1"/>
      <w:spacing w:after="80" w:before="320"/>
      <w:outlineLvl w:val="2"/>
    </w:pPr>
    <w:rPr>
      <w:color w:val="434343"/>
      <w:sz w:val="28"/>
      <w:szCs w:val="28"/>
    </w:rPr>
  </w:style>
  <w:style w:type="paragraph" w:styleId="Ttulo4">
    <w:name w:val="heading 4"/>
    <w:basedOn w:val="Normal"/>
    <w:next w:val="Normal"/>
    <w:pPr>
      <w:keepNext w:val="1"/>
      <w:keepLines w:val="1"/>
      <w:spacing w:after="80" w:before="280"/>
      <w:outlineLvl w:val="3"/>
    </w:pPr>
    <w:rPr>
      <w:color w:val="666666"/>
      <w:sz w:val="24"/>
      <w:szCs w:val="24"/>
    </w:rPr>
  </w:style>
  <w:style w:type="paragraph" w:styleId="Ttulo5">
    <w:name w:val="heading 5"/>
    <w:basedOn w:val="Normal"/>
    <w:next w:val="Normal"/>
    <w:pPr>
      <w:keepNext w:val="1"/>
      <w:keepLines w:val="1"/>
      <w:spacing w:after="80" w:before="240"/>
      <w:outlineLvl w:val="4"/>
    </w:pPr>
    <w:rPr>
      <w:color w:val="666666"/>
    </w:rPr>
  </w:style>
  <w:style w:type="paragraph" w:styleId="Ttulo6">
    <w:name w:val="heading 6"/>
    <w:basedOn w:val="Normal"/>
    <w:next w:val="Normal"/>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320"/>
    </w:pPr>
    <w:rPr>
      <w:color w:val="666666"/>
      <w:sz w:val="30"/>
      <w:szCs w:val="30"/>
    </w:rPr>
  </w:style>
  <w:style w:type="table" w:styleId="a" w:customStyle="1">
    <w:basedOn w:val="TableNormal1"/>
    <w:tblPr>
      <w:tblStyleRowBandSize w:val="1"/>
      <w:tblStyleColBandSize w:val="1"/>
      <w:tblCellMar>
        <w:top w:w="100.0" w:type="dxa"/>
        <w:left w:w="100.0" w:type="dxa"/>
        <w:bottom w:w="100.0" w:type="dxa"/>
        <w:right w:w="100.0" w:type="dxa"/>
      </w:tblCellMar>
    </w:tblPr>
  </w:style>
  <w:style w:type="table" w:styleId="a0" w:customStyle="1">
    <w:basedOn w:val="TableNormal1"/>
    <w:tblPr>
      <w:tblStyleRowBandSize w:val="1"/>
      <w:tblStyleColBandSize w:val="1"/>
      <w:tblCellMar>
        <w:top w:w="100.0" w:type="dxa"/>
        <w:left w:w="100.0" w:type="dxa"/>
        <w:bottom w:w="100.0" w:type="dxa"/>
        <w:right w:w="100.0" w:type="dxa"/>
      </w:tblCellMar>
    </w:tblPr>
  </w:style>
  <w:style w:type="table" w:styleId="a1" w:customStyle="1">
    <w:basedOn w:val="TableNormal1"/>
    <w:tblPr>
      <w:tblStyleRowBandSize w:val="1"/>
      <w:tblStyleColBandSize w:val="1"/>
      <w:tblCellMar>
        <w:top w:w="100.0" w:type="dxa"/>
        <w:left w:w="100.0" w:type="dxa"/>
        <w:bottom w:w="100.0" w:type="dxa"/>
        <w:right w:w="100.0" w:type="dxa"/>
      </w:tblCellMar>
    </w:tblPr>
  </w:style>
  <w:style w:type="table" w:styleId="a2" w:customStyle="1">
    <w:basedOn w:val="TableNormal1"/>
    <w:tblPr>
      <w:tblStyleRowBandSize w:val="1"/>
      <w:tblStyleColBandSize w:val="1"/>
      <w:tblCellMar>
        <w:top w:w="100.0" w:type="dxa"/>
        <w:left w:w="100.0" w:type="dxa"/>
        <w:bottom w:w="100.0" w:type="dxa"/>
        <w:right w:w="100.0" w:type="dxa"/>
      </w:tblCellMar>
    </w:tblPr>
  </w:style>
  <w:style w:type="table" w:styleId="a3" w:customStyle="1">
    <w:basedOn w:val="TableNormal1"/>
    <w:tblPr>
      <w:tblStyleRowBandSize w:val="1"/>
      <w:tblStyleColBandSize w:val="1"/>
      <w:tblCellMar>
        <w:top w:w="100.0" w:type="dxa"/>
        <w:left w:w="100.0" w:type="dxa"/>
        <w:bottom w:w="100.0" w:type="dxa"/>
        <w:right w:w="100.0" w:type="dxa"/>
      </w:tblCellMar>
    </w:tblPr>
  </w:style>
  <w:style w:type="table" w:styleId="a4" w:customStyle="1">
    <w:basedOn w:val="TableNormal1"/>
    <w:tblPr>
      <w:tblStyleRowBandSize w:val="1"/>
      <w:tblStyleColBandSize w:val="1"/>
      <w:tblCellMar>
        <w:top w:w="100.0" w:type="dxa"/>
        <w:left w:w="100.0" w:type="dxa"/>
        <w:bottom w:w="100.0" w:type="dxa"/>
        <w:right w:w="100.0" w:type="dxa"/>
      </w:tblCellMar>
    </w:tblPr>
  </w:style>
  <w:style w:type="table" w:styleId="a5" w:customStyle="1">
    <w:basedOn w:val="TableNormal1"/>
    <w:tblPr>
      <w:tblStyleRowBandSize w:val="1"/>
      <w:tblStyleColBandSize w:val="1"/>
      <w:tblCellMar>
        <w:top w:w="100.0" w:type="dxa"/>
        <w:left w:w="100.0" w:type="dxa"/>
        <w:bottom w:w="100.0" w:type="dxa"/>
        <w:right w:w="100.0" w:type="dxa"/>
      </w:tblCellMar>
    </w:tblPr>
  </w:style>
  <w:style w:type="table" w:styleId="a6" w:customStyle="1">
    <w:basedOn w:val="TableNormal1"/>
    <w:tblPr>
      <w:tblStyleRowBandSize w:val="1"/>
      <w:tblStyleColBandSize w:val="1"/>
      <w:tblCellMar>
        <w:top w:w="100.0" w:type="dxa"/>
        <w:left w:w="100.0" w:type="dxa"/>
        <w:bottom w:w="100.0" w:type="dxa"/>
        <w:right w:w="100.0" w:type="dxa"/>
      </w:tblCellMar>
    </w:tblPr>
  </w:style>
  <w:style w:type="table" w:styleId="a7" w:customStyle="1">
    <w:basedOn w:val="TableNormal1"/>
    <w:tblPr>
      <w:tblStyleRowBandSize w:val="1"/>
      <w:tblStyleColBandSize w:val="1"/>
      <w:tblCellMar>
        <w:top w:w="100.0" w:type="dxa"/>
        <w:left w:w="100.0" w:type="dxa"/>
        <w:bottom w:w="100.0" w:type="dxa"/>
        <w:right w:w="100.0" w:type="dxa"/>
      </w:tblCellMar>
    </w:tblPr>
  </w:style>
  <w:style w:type="table" w:styleId="a8" w:customStyle="1">
    <w:basedOn w:val="TableNormal1"/>
    <w:tblPr>
      <w:tblStyleRowBandSize w:val="1"/>
      <w:tblStyleColBandSize w:val="1"/>
      <w:tblCellMar>
        <w:top w:w="100.0" w:type="dxa"/>
        <w:left w:w="100.0" w:type="dxa"/>
        <w:bottom w:w="100.0" w:type="dxa"/>
        <w:right w:w="100.0" w:type="dxa"/>
      </w:tblCellMar>
    </w:tblPr>
  </w:style>
  <w:style w:type="table" w:styleId="a9" w:customStyle="1">
    <w:basedOn w:val="TableNormal1"/>
    <w:tblPr>
      <w:tblStyleRowBandSize w:val="1"/>
      <w:tblStyleColBandSize w:val="1"/>
      <w:tblCellMar>
        <w:top w:w="100.0" w:type="dxa"/>
        <w:left w:w="100.0" w:type="dxa"/>
        <w:bottom w:w="100.0" w:type="dxa"/>
        <w:right w:w="100.0" w:type="dxa"/>
      </w:tblCellMar>
    </w:tblPr>
  </w:style>
  <w:style w:type="table" w:styleId="aa" w:customStyle="1">
    <w:basedOn w:val="TableNormal1"/>
    <w:tblPr>
      <w:tblStyleRowBandSize w:val="1"/>
      <w:tblStyleColBandSize w:val="1"/>
      <w:tblCellMar>
        <w:top w:w="100.0" w:type="dxa"/>
        <w:left w:w="100.0" w:type="dxa"/>
        <w:bottom w:w="100.0" w:type="dxa"/>
        <w:right w:w="100.0" w:type="dxa"/>
      </w:tblCellMar>
    </w:tblPr>
  </w:style>
  <w:style w:type="table" w:styleId="ab" w:customStyle="1">
    <w:basedOn w:val="TableNormal1"/>
    <w:tblPr>
      <w:tblStyleRowBandSize w:val="1"/>
      <w:tblStyleColBandSize w:val="1"/>
      <w:tblCellMar>
        <w:top w:w="100.0" w:type="dxa"/>
        <w:left w:w="100.0" w:type="dxa"/>
        <w:bottom w:w="100.0" w:type="dxa"/>
        <w:right w:w="100.0" w:type="dxa"/>
      </w:tblCellMar>
    </w:tblPr>
  </w:style>
  <w:style w:type="table" w:styleId="ac" w:customStyle="1">
    <w:basedOn w:val="TableNormal1"/>
    <w:tblPr>
      <w:tblStyleRowBandSize w:val="1"/>
      <w:tblStyleColBandSize w:val="1"/>
      <w:tblCellMar>
        <w:top w:w="100.0" w:type="dxa"/>
        <w:left w:w="100.0" w:type="dxa"/>
        <w:bottom w:w="100.0" w:type="dxa"/>
        <w:right w:w="100.0" w:type="dxa"/>
      </w:tblCellMar>
    </w:tblPr>
  </w:style>
  <w:style w:type="table" w:styleId="ad" w:customStyle="1">
    <w:basedOn w:val="TableNormal1"/>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tblPr>
      <w:tblStyleRowBandSize w:val="1"/>
      <w:tblStyleColBandSize w:val="1"/>
      <w:tblCellMar>
        <w:top w:w="100.0" w:type="dxa"/>
        <w:left w:w="100.0" w:type="dxa"/>
        <w:bottom w:w="100.0" w:type="dxa"/>
        <w:right w:w="100.0" w:type="dxa"/>
      </w:tblCellMar>
    </w:tblPr>
  </w:style>
  <w:style w:type="table" w:styleId="af0" w:customStyle="1">
    <w:basedOn w:val="TableNormal1"/>
    <w:tblPr>
      <w:tblStyleRowBandSize w:val="1"/>
      <w:tblStyleColBandSize w:val="1"/>
      <w:tblCellMar>
        <w:top w:w="100.0" w:type="dxa"/>
        <w:left w:w="100.0" w:type="dxa"/>
        <w:bottom w:w="100.0" w:type="dxa"/>
        <w:right w:w="100.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tblPr>
      <w:tblStyleRowBandSize w:val="1"/>
      <w:tblStyleColBandSize w:val="1"/>
      <w:tblCellMar>
        <w:top w:w="100.0" w:type="dxa"/>
        <w:left w:w="100.0" w:type="dxa"/>
        <w:bottom w:w="100.0" w:type="dxa"/>
        <w:right w:w="100.0" w:type="dxa"/>
      </w:tblCellMar>
    </w:tblPr>
  </w:style>
  <w:style w:type="table" w:styleId="af6" w:customStyle="1">
    <w:basedOn w:val="TableNormal1"/>
    <w:tblPr>
      <w:tblStyleRowBandSize w:val="1"/>
      <w:tblStyleColBandSize w:val="1"/>
      <w:tblCellMar>
        <w:top w:w="100.0" w:type="dxa"/>
        <w:left w:w="100.0" w:type="dxa"/>
        <w:bottom w:w="100.0" w:type="dxa"/>
        <w:right w:w="100.0" w:type="dxa"/>
      </w:tblCellMar>
    </w:tblPr>
  </w:style>
  <w:style w:type="table" w:styleId="af7" w:customStyle="1">
    <w:basedOn w:val="TableNormal1"/>
    <w:tblPr>
      <w:tblStyleRowBandSize w:val="1"/>
      <w:tblStyleColBandSize w:val="1"/>
      <w:tblCellMar>
        <w:top w:w="100.0" w:type="dxa"/>
        <w:left w:w="100.0" w:type="dxa"/>
        <w:bottom w:w="100.0" w:type="dxa"/>
        <w:right w:w="100.0" w:type="dxa"/>
      </w:tblCellMar>
    </w:tblPr>
  </w:style>
  <w:style w:type="table" w:styleId="af8" w:customStyle="1">
    <w:basedOn w:val="TableNormal1"/>
    <w:tblPr>
      <w:tblStyleRowBandSize w:val="1"/>
      <w:tblStyleColBandSize w:val="1"/>
      <w:tblCellMar>
        <w:top w:w="100.0" w:type="dxa"/>
        <w:left w:w="100.0" w:type="dxa"/>
        <w:bottom w:w="100.0" w:type="dxa"/>
        <w:right w:w="100.0" w:type="dxa"/>
      </w:tblCellMar>
    </w:tblPr>
  </w:style>
  <w:style w:type="table" w:styleId="af9" w:customStyle="1">
    <w:basedOn w:val="TableNormal1"/>
    <w:tblPr>
      <w:tblStyleRowBandSize w:val="1"/>
      <w:tblStyleColBandSize w:val="1"/>
      <w:tblCellMar>
        <w:top w:w="100.0" w:type="dxa"/>
        <w:left w:w="100.0" w:type="dxa"/>
        <w:bottom w:w="100.0" w:type="dxa"/>
        <w:right w:w="100.0" w:type="dxa"/>
      </w:tblCellMar>
    </w:tblPr>
  </w:style>
  <w:style w:type="table" w:styleId="afa" w:customStyle="1">
    <w:basedOn w:val="TableNormal1"/>
    <w:tblPr>
      <w:tblStyleRowBandSize w:val="1"/>
      <w:tblStyleColBandSize w:val="1"/>
      <w:tblCellMar>
        <w:top w:w="100.0" w:type="dxa"/>
        <w:left w:w="100.0" w:type="dxa"/>
        <w:bottom w:w="100.0" w:type="dxa"/>
        <w:right w:w="100.0" w:type="dxa"/>
      </w:tblCellMar>
    </w:tblPr>
  </w:style>
  <w:style w:type="table" w:styleId="afb" w:customStyle="1">
    <w:basedOn w:val="TableNormal1"/>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3T3PfMFc68kSqnTmb/cVUzamfw==">CgMxLjAaGgoBMBIVChMIBCoPCgtBQUFCZ0ZiOGlzWRACGhoKATESFQoTCAQqDwoLQUFBQmdGYjhpc1kQAhoaCgEyEhUKEwgEKg8KC0FBQUJnRmI4aXNZEAIyCGguZ2pkZ3hzOABqNAoUc3VnZ2VzdC5vbTlndzdrMjJiajYSHFJpY2FyZG8gRXJuZXN0byBDb3J0w6lzIFZlcmFqNgoTc3VnZ2VzdC5hYTF0MG96bzE1bBIfTHV6IEl4YXlhbmEgUmFtw61yZXogQ3Jpc3RhbmNob2o3ChRzdWdnZXN0Lmh5b284aTV0bnpkehIfTHV6IEl4YXlhbmEgUmFtw61yZXogQ3Jpc3RhbmNob3IhMTBsYjJrTm5SRzdPeUJvREZaU0lOWElzY1BvVFkyMWh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2020-07-23T13:46:00Z</dcterms:created>
</cp:coreProperties>
</file>